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BB56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6704" behindDoc="0" locked="0" layoutInCell="1" allowOverlap="1" wp14:anchorId="4361F9C8" wp14:editId="20B8594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 wp14:anchorId="5B44E628" wp14:editId="7D3E7AA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1FBBCD4C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2BFA70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D770618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A317EB2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7D6311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F25B1D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425772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0C59D7FC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DBFA1D4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6BB04690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</w:p>
    <w:p w14:paraId="648FE89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A48E9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7FDAC071" w14:textId="2CD59332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D42D8">
            <w:rPr>
              <w:rFonts w:eastAsia="Times New Roman" w:cs="Times New Roman"/>
              <w:b/>
              <w:sz w:val="32"/>
              <w:szCs w:val="32"/>
            </w:rPr>
            <w:t>5</w:t>
          </w:r>
        </w:sdtContent>
      </w:sdt>
    </w:p>
    <w:p w14:paraId="0615BC38" w14:textId="035BCE11" w:rsidR="00FD028A" w:rsidRPr="00FD028A" w:rsidRDefault="00872B18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  <w:ins w:id="0" w:author="Autor">
        <w:r>
          <w:rPr>
            <w:rFonts w:eastAsia="Times New Roman" w:cs="Times New Roman"/>
            <w:b/>
            <w:sz w:val="20"/>
            <w:szCs w:val="20"/>
          </w:rPr>
          <w:t>(Úprava textu k Metodickému výkladu CKO č. 10)</w:t>
        </w:r>
      </w:ins>
    </w:p>
    <w:p w14:paraId="0AE26B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256A67C1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EA9A2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6CDD14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86C26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820D06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E75861" w14:textId="77777777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</w:t>
            </w:r>
            <w:proofErr w:type="spellStart"/>
            <w:r w:rsidR="00F849E6">
              <w:t>ŽoNFP</w:t>
            </w:r>
            <w:proofErr w:type="spellEnd"/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</w:t>
            </w:r>
            <w:proofErr w:type="spellStart"/>
            <w:r w:rsidR="00F849E6">
              <w:t>ŽoNFP</w:t>
            </w:r>
            <w:proofErr w:type="spellEnd"/>
            <w:r w:rsidR="001508EC">
              <w:t xml:space="preserve"> – po doplnení</w:t>
            </w:r>
          </w:p>
          <w:p w14:paraId="3F36691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386DCC2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E1B2D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39F38E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57081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BDEB5F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F7D3D9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367F212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7CFEF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F2E249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3FA95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D4FAC9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9D1C1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4B3BC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3342101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86F724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579B50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6277A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3844CB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57F68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DE07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7D4EA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E3C57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C06E2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F25EE0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3D28AABA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podpredsedu vlády  SR pre investície a informatizáciu </w:t>
            </w:r>
          </w:p>
          <w:p w14:paraId="5C2A7F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0FD71F03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923C8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3CD978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CC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A6FF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A86E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2B3FB2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DB6A9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3827BE1" w14:textId="77777777" w:rsidR="00FD028A" w:rsidRPr="00FD028A" w:rsidRDefault="00CA48E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D12AE3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ACD79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7B636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4C3A7" w14:textId="1D560426" w:rsidR="00FD028A" w:rsidRPr="00FD028A" w:rsidRDefault="00980E79" w:rsidP="00D72FF0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17BA6A5741434F2D811F9E65707C120F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B2635">
                  <w:rPr>
                    <w:rFonts w:eastAsia="Times New Roman" w:cs="Times New Roman"/>
                    <w:szCs w:val="20"/>
                  </w:rPr>
                  <w:t>31.10.2018</w:t>
                </w:r>
              </w:sdtContent>
            </w:sdt>
          </w:p>
        </w:tc>
      </w:tr>
      <w:tr w:rsidR="00FD028A" w:rsidRPr="00FD028A" w14:paraId="2146E7F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0B257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34E451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61787F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FC91C13" w14:textId="33C833BB" w:rsidR="00FD028A" w:rsidRPr="00FD028A" w:rsidRDefault="00980E79" w:rsidP="00FD028A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B6113643A03F47FD9AA1C6D0119BDC39"/>
                </w:placeholder>
                <w:date w:fullDate="2018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B2635">
                  <w:rPr>
                    <w:rFonts w:eastAsia="Times New Roman" w:cs="Times New Roman"/>
                    <w:szCs w:val="20"/>
                  </w:rPr>
                  <w:t>31.10.2018</w:t>
                </w:r>
              </w:sdtContent>
            </w:sdt>
          </w:p>
        </w:tc>
      </w:tr>
      <w:tr w:rsidR="00FD028A" w:rsidRPr="00FD028A" w14:paraId="04D6143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83D80C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A82969B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ED88E40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625"/>
        <w:gridCol w:w="1891"/>
        <w:gridCol w:w="1982"/>
        <w:gridCol w:w="3103"/>
      </w:tblGrid>
      <w:tr w:rsidR="00697B31" w:rsidRPr="00697B31" w14:paraId="446D3B8A" w14:textId="77777777" w:rsidTr="0046069D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14:paraId="23D1D88C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</w:t>
            </w:r>
            <w:proofErr w:type="spellStart"/>
            <w:r w:rsidR="00F849E6">
              <w:rPr>
                <w:b/>
                <w:color w:val="FFFFFF" w:themeColor="background1"/>
                <w:sz w:val="36"/>
                <w:szCs w:val="36"/>
              </w:rPr>
              <w:t>ŽoNFP</w:t>
            </w:r>
            <w:proofErr w:type="spellEnd"/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3880D4AA" w14:textId="77777777" w:rsidTr="0046069D">
        <w:trPr>
          <w:trHeight w:val="181"/>
          <w:jc w:val="center"/>
        </w:trPr>
        <w:tc>
          <w:tcPr>
            <w:tcW w:w="2625" w:type="dxa"/>
          </w:tcPr>
          <w:p w14:paraId="2D91FE51" w14:textId="77777777"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14:paraId="54D63374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0C40125C" w14:textId="77777777" w:rsidTr="0046069D">
        <w:trPr>
          <w:trHeight w:val="270"/>
          <w:jc w:val="center"/>
        </w:trPr>
        <w:tc>
          <w:tcPr>
            <w:tcW w:w="2625" w:type="dxa"/>
          </w:tcPr>
          <w:p w14:paraId="416B4A56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14:paraId="4C0F91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65A2736" w14:textId="77777777" w:rsidTr="0046069D">
        <w:trPr>
          <w:trHeight w:val="240"/>
          <w:jc w:val="center"/>
        </w:trPr>
        <w:tc>
          <w:tcPr>
            <w:tcW w:w="2625" w:type="dxa"/>
          </w:tcPr>
          <w:p w14:paraId="110D05B4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14:paraId="3BA079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76C116E" w14:textId="77777777" w:rsidTr="0046069D">
        <w:trPr>
          <w:trHeight w:val="240"/>
          <w:jc w:val="center"/>
        </w:trPr>
        <w:tc>
          <w:tcPr>
            <w:tcW w:w="2625" w:type="dxa"/>
          </w:tcPr>
          <w:p w14:paraId="1B9F0ADA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14:paraId="3F70049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5F35CE4E" w14:textId="77777777" w:rsidTr="0046069D">
        <w:trPr>
          <w:trHeight w:val="240"/>
          <w:jc w:val="center"/>
        </w:trPr>
        <w:tc>
          <w:tcPr>
            <w:tcW w:w="2625" w:type="dxa"/>
          </w:tcPr>
          <w:p w14:paraId="17E5923D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14:paraId="5D27E98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3F846F84" w14:textId="77777777" w:rsidTr="0046069D">
        <w:trPr>
          <w:trHeight w:val="210"/>
          <w:jc w:val="center"/>
        </w:trPr>
        <w:tc>
          <w:tcPr>
            <w:tcW w:w="2625" w:type="dxa"/>
          </w:tcPr>
          <w:p w14:paraId="2E387B60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14:paraId="47E1E11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2C4E9B5" w14:textId="77777777" w:rsidTr="0046069D">
        <w:trPr>
          <w:trHeight w:val="300"/>
          <w:jc w:val="center"/>
        </w:trPr>
        <w:tc>
          <w:tcPr>
            <w:tcW w:w="2625" w:type="dxa"/>
          </w:tcPr>
          <w:p w14:paraId="56B6FE15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 xml:space="preserve">Kód </w:t>
            </w:r>
            <w:proofErr w:type="spellStart"/>
            <w:r w:rsidRPr="000404BD">
              <w:rPr>
                <w:sz w:val="22"/>
              </w:rPr>
              <w:t>ŽoNFP</w:t>
            </w:r>
            <w:proofErr w:type="spellEnd"/>
            <w:r w:rsidRPr="000404BD">
              <w:rPr>
                <w:sz w:val="22"/>
              </w:rPr>
              <w:t>:</w:t>
            </w:r>
          </w:p>
        </w:tc>
        <w:tc>
          <w:tcPr>
            <w:tcW w:w="6976" w:type="dxa"/>
            <w:gridSpan w:val="3"/>
          </w:tcPr>
          <w:p w14:paraId="453E5162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44F82730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74674B5" w14:textId="6540D704" w:rsidR="00912FF4" w:rsidRPr="00517659" w:rsidRDefault="00FD028A" w:rsidP="00912FF4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doručeni</w:t>
            </w:r>
            <w:r w:rsidR="00912FF4">
              <w:rPr>
                <w:b/>
              </w:rPr>
              <w:t>a</w:t>
            </w:r>
            <w:r w:rsidR="00295347">
              <w:rPr>
                <w:b/>
              </w:rPr>
              <w:t xml:space="preserve"> </w:t>
            </w:r>
            <w:proofErr w:type="spellStart"/>
            <w:r w:rsidR="00295347">
              <w:rPr>
                <w:b/>
              </w:rPr>
              <w:t>ŽoNFP</w:t>
            </w:r>
            <w:proofErr w:type="spellEnd"/>
            <w:r w:rsidR="00912FF4">
              <w:rPr>
                <w:b/>
              </w:rPr>
              <w:t xml:space="preserve"> riadne, včas a vo forme, určenej RO</w:t>
            </w:r>
          </w:p>
        </w:tc>
      </w:tr>
      <w:tr w:rsidR="00FD028A" w14:paraId="6F05A5F4" w14:textId="77777777" w:rsidTr="0046069D">
        <w:trPr>
          <w:jc w:val="center"/>
        </w:trPr>
        <w:tc>
          <w:tcPr>
            <w:tcW w:w="6498" w:type="dxa"/>
            <w:gridSpan w:val="3"/>
          </w:tcPr>
          <w:p w14:paraId="7F042856" w14:textId="77777777" w:rsidR="00FD028A" w:rsidRDefault="00FD028A" w:rsidP="00F06A27"/>
        </w:tc>
        <w:tc>
          <w:tcPr>
            <w:tcW w:w="3103" w:type="dxa"/>
            <w:shd w:val="clear" w:color="auto" w:fill="FFFFFF" w:themeFill="background1"/>
          </w:tcPr>
          <w:p w14:paraId="5D8C6B85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35B23C3B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BC7D46" w14:textId="77777777" w:rsidR="00FD028A" w:rsidRDefault="00585826" w:rsidP="00585826">
            <w:r>
              <w:t xml:space="preserve">1. Bola </w:t>
            </w:r>
            <w:proofErr w:type="spellStart"/>
            <w:r>
              <w:t>ŽoNFP</w:t>
            </w:r>
            <w:proofErr w:type="spellEnd"/>
            <w:r>
              <w:t xml:space="preserve">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481EB52E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D197BE1" w14:textId="77777777" w:rsidR="00FD028A" w:rsidRDefault="00FD028A" w:rsidP="00F06A27"/>
        </w:tc>
      </w:tr>
      <w:tr w:rsidR="00295347" w14:paraId="6AE5C81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1BD86F1" w14:textId="77777777" w:rsidR="00295347" w:rsidRDefault="00585826" w:rsidP="00585826">
            <w:r>
              <w:t xml:space="preserve">2. Bola </w:t>
            </w:r>
            <w:proofErr w:type="spellStart"/>
            <w:r>
              <w:t>ŽoNFP</w:t>
            </w:r>
            <w:proofErr w:type="spellEnd"/>
            <w:r>
              <w:t xml:space="preserve"> doručená riadne?</w:t>
            </w:r>
          </w:p>
        </w:tc>
        <w:sdt>
          <w:sdtPr>
            <w:id w:val="687179153"/>
            <w:placeholder>
              <w:docPart w:val="E12106803D99448487AB97C6EF6719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2EEE876B" w14:textId="38F87B79" w:rsidR="00295347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FCDF2BC" w14:textId="77777777" w:rsidR="00295347" w:rsidRDefault="00295347" w:rsidP="00F06A27"/>
        </w:tc>
      </w:tr>
      <w:tr w:rsidR="00585826" w14:paraId="740A313A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0C3B4573" w14:textId="77777777" w:rsidR="00585826" w:rsidRDefault="00585826" w:rsidP="00762248">
            <w:r>
              <w:t xml:space="preserve">3. Bola </w:t>
            </w:r>
            <w:proofErr w:type="spellStart"/>
            <w:r>
              <w:t>ŽoNFP</w:t>
            </w:r>
            <w:proofErr w:type="spellEnd"/>
            <w:r>
              <w:t xml:space="preserve">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714844850"/>
            <w:placeholder>
              <w:docPart w:val="029853AF4DC14CBB9C6DE7F03A1BAB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8E40DBD" w14:textId="1E0DE7EA" w:rsidR="00585826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3FEFF802" w14:textId="77777777" w:rsidR="00585826" w:rsidRDefault="00585826" w:rsidP="00F06A27"/>
        </w:tc>
      </w:tr>
      <w:tr w:rsidR="001E16EE" w14:paraId="12A7FA66" w14:textId="77777777" w:rsidTr="00E47D2E">
        <w:trPr>
          <w:jc w:val="center"/>
        </w:trPr>
        <w:tc>
          <w:tcPr>
            <w:tcW w:w="9601" w:type="dxa"/>
            <w:gridSpan w:val="4"/>
          </w:tcPr>
          <w:p w14:paraId="460F695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3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0C58ED6" w14:textId="4516C709" w:rsidR="002B1963" w:rsidRDefault="002B1963" w:rsidP="002B1963">
            <w:r>
              <w:t xml:space="preserve">Na základe overených skutočností </w:t>
            </w:r>
            <w:sdt>
              <w:sdtPr>
                <w:id w:val="-1365130501"/>
                <w:placeholder>
                  <w:docPart w:val="69DF7A011D1B4F9B963BC9C55E955FBB"/>
                </w:placeholder>
                <w:showingPlcHdr/>
                <w:comboBox>
                  <w:listItem w:value="Vyberte položku."/>
                  <w:listItem w:displayText="bude zasielaná Výzva žiadateľovi na vyjadrenie sa k pochybnostiam RO" w:value="bude zasielaná Výzva žiadateľovi na vyjadrenie sa k pochybnostiam RO"/>
                  <w:listItem w:displayText="nebude zasielaná Výzva žiadateľovi na vyjadrenie sa k pochybnostiam RO" w:value="nebude zasielaná Výzva žiadateľovi na vyjadrenie sa k pochybnostiam RO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19FBE0D1" w14:textId="77777777" w:rsidR="002B1963" w:rsidRDefault="002B1963" w:rsidP="00F06A27">
            <w:pPr>
              <w:rPr>
                <w:szCs w:val="24"/>
              </w:rPr>
            </w:pPr>
          </w:p>
          <w:p w14:paraId="584A192F" w14:textId="4CD1717F" w:rsidR="001E16EE" w:rsidRDefault="001E16EE" w:rsidP="00F06A27">
            <w:r w:rsidRPr="00B64015">
              <w:rPr>
                <w:szCs w:val="24"/>
              </w:rPr>
              <w:t>Na základe overených skutočností potvrdzujem, že</w:t>
            </w:r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2DB4F857" w14:textId="77777777" w:rsidR="001E16EE" w:rsidRDefault="001E16EE" w:rsidP="00F06A27"/>
        </w:tc>
      </w:tr>
      <w:tr w:rsidR="00FD028A" w14:paraId="4C9058E9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13DD7E5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36BCCDA" w14:textId="77777777" w:rsidTr="0046069D">
        <w:trPr>
          <w:jc w:val="center"/>
        </w:trPr>
        <w:tc>
          <w:tcPr>
            <w:tcW w:w="6498" w:type="dxa"/>
            <w:gridSpan w:val="3"/>
          </w:tcPr>
          <w:p w14:paraId="58AFD1FD" w14:textId="77777777" w:rsidR="00FD028A" w:rsidRDefault="00FD028A" w:rsidP="00F06A27"/>
        </w:tc>
        <w:tc>
          <w:tcPr>
            <w:tcW w:w="3103" w:type="dxa"/>
          </w:tcPr>
          <w:p w14:paraId="6C17AD9A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56D09CA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399EB437" w14:textId="77777777"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187486D6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496585F3" w14:textId="77777777" w:rsidR="00FD028A" w:rsidRDefault="00FD028A" w:rsidP="00F06A27"/>
        </w:tc>
      </w:tr>
      <w:tr w:rsidR="00FD028A" w14:paraId="0CD2167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17C483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6DA8E62" w14:textId="77777777" w:rsidR="00FD028A" w:rsidRDefault="00585826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99539AB" w14:textId="77777777" w:rsidR="00FD028A" w:rsidRDefault="00FD028A" w:rsidP="00F06A27"/>
        </w:tc>
      </w:tr>
      <w:tr w:rsidR="00FD028A" w14:paraId="1B24459E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2B46F53" w14:textId="130B0311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</w:t>
            </w:r>
            <w:ins w:id="1" w:author="Autor">
              <w:r w:rsidR="000F32B4">
                <w:t xml:space="preserve"> (ak je to relevantné)</w:t>
              </w:r>
            </w:ins>
            <w:r w:rsidR="00585826" w:rsidRPr="00856964">
              <w:t>?</w:t>
            </w:r>
            <w:r w:rsidR="00AE56EB">
              <w:rPr>
                <w:rStyle w:val="Odkaznapoznmkupodiarou"/>
              </w:rPr>
              <w:footnoteReference w:id="4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0F1FC7C7" w14:textId="77777777" w:rsidR="00FD028A" w:rsidRDefault="00244F5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13FE440" w14:textId="77777777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6582DB22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98F741F" w14:textId="0B547BE2" w:rsidR="00FD028A" w:rsidRDefault="00FD028A" w:rsidP="006F4ED3">
            <w:pPr>
              <w:ind w:left="206" w:hanging="206"/>
            </w:pPr>
            <w:r>
              <w:lastRenderedPageBreak/>
              <w:t>4. Oprávnenosť miesta realizácie</w:t>
            </w:r>
            <w:r w:rsidR="002A0A54">
              <w:t xml:space="preserve"> aktivít </w:t>
            </w:r>
            <w:r>
              <w:t xml:space="preserve"> projekt</w:t>
            </w:r>
            <w:r w:rsidR="002A0A54">
              <w:t>u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6F66AC2A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0E7BE78" w14:textId="77777777" w:rsidR="00FD028A" w:rsidRDefault="00FD028A" w:rsidP="00F06A27"/>
        </w:tc>
      </w:tr>
      <w:tr w:rsidR="00FD028A" w14:paraId="194FBFD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681D8383" w14:textId="11F41F41" w:rsidR="00FD028A" w:rsidRDefault="00E13080" w:rsidP="001C7D08">
            <w:pPr>
              <w:ind w:left="206" w:hanging="206"/>
            </w:pPr>
            <w:r>
              <w:t>5. Podmienky podľa osobitných predpisov – splnené</w:t>
            </w:r>
            <w:r w:rsidR="001C7D08">
              <w:t xml:space="preserve"> (neposudzuje sa podmienka</w:t>
            </w:r>
            <w:r w:rsidR="00FE3EE5">
              <w:t xml:space="preserve"> podľa osobitných predpisov</w:t>
            </w:r>
            <w:r w:rsidR="001C7D08">
              <w:t>, uvedená v nasledujúcom bode)</w:t>
            </w:r>
            <w:r>
              <w:t>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F4B22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075FBF6" w14:textId="77777777" w:rsidR="00FD028A" w:rsidRDefault="00FD028A" w:rsidP="00F06A27"/>
        </w:tc>
      </w:tr>
      <w:tr w:rsidR="00FD028A" w14:paraId="079FD60C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37F9325" w14:textId="7C3ABD9C" w:rsidR="00FD028A" w:rsidRDefault="00FD028A" w:rsidP="001C7D08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</w:t>
            </w:r>
            <w:proofErr w:type="spellStart"/>
            <w:r w:rsidR="00E13080">
              <w:t>minimis</w:t>
            </w:r>
            <w:proofErr w:type="spellEnd"/>
            <w:r w:rsidR="00E13080">
              <w:t xml:space="preserve">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703CA5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1A4BAD1" w14:textId="77777777" w:rsidR="00FD028A" w:rsidRDefault="00FD028A" w:rsidP="00F06A27"/>
        </w:tc>
      </w:tr>
      <w:tr w:rsidR="00FD028A" w14:paraId="7D28AB44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9E32FFA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3BB4445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DAE9221" w14:textId="77777777" w:rsidR="00FD028A" w:rsidRDefault="00FD028A" w:rsidP="00F06A27"/>
        </w:tc>
      </w:tr>
      <w:tr w:rsidR="00FD028A" w14:paraId="68E226F7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3F4126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14:paraId="41B3029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B76D550" w14:textId="77777777" w:rsidR="00FD028A" w:rsidRDefault="00FD028A" w:rsidP="00F06A27"/>
        </w:tc>
      </w:tr>
      <w:tr w:rsidR="00FD028A" w14:paraId="03E3C1E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FDC7D1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10E780F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C4AFD4A" w14:textId="77777777" w:rsidR="00FD028A" w:rsidRDefault="00FD028A" w:rsidP="00F06A27"/>
        </w:tc>
      </w:tr>
      <w:tr w:rsidR="00FD028A" w14:paraId="29C6F665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3924901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5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2E078AE6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26863BB" w14:textId="77777777" w:rsidR="00FD028A" w:rsidRDefault="00FD028A" w:rsidP="00F06A27">
            <w:bookmarkStart w:id="2" w:name="_GoBack"/>
            <w:bookmarkEnd w:id="2"/>
          </w:p>
        </w:tc>
      </w:tr>
      <w:tr w:rsidR="00BC4A92" w14:paraId="7842A64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0E7451A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5352CA10" w14:textId="77777777" w:rsidR="00BC4A92" w:rsidRDefault="00BC4A92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2A1EBCED" w14:textId="77777777" w:rsidR="00BC4A92" w:rsidRDefault="00BC4A92" w:rsidP="00F06A27"/>
        </w:tc>
      </w:tr>
      <w:tr w:rsidR="00FB28CB" w14:paraId="03EB0C8E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5224A28" w14:textId="27F31B69" w:rsidR="00FB28CB" w:rsidRDefault="00FB28CB" w:rsidP="00FB28CB">
            <w:pPr>
              <w:ind w:left="206" w:hanging="206"/>
            </w:pPr>
            <w:r>
              <w:t xml:space="preserve">12. </w:t>
            </w:r>
            <w:r w:rsidRPr="00FB28CB">
              <w:t>Preukazujú doklady overované prostredníctvom  elektronických verejne dostupných registrov splnenie podmienok poskytnutia príspevku v zmysle výzvy/vyzvania?</w:t>
            </w:r>
          </w:p>
        </w:tc>
        <w:sdt>
          <w:sdtPr>
            <w:id w:val="1236199909"/>
            <w:placeholder>
              <w:docPart w:val="2B949D539A1744789A4E1E1F8A39C18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4F83CC21" w14:textId="2AE02DC8" w:rsidR="00FB28CB" w:rsidRDefault="00FB28CB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0E3AE189" w14:textId="01762EA7" w:rsidR="00FB28CB" w:rsidRDefault="00FB28CB" w:rsidP="00FB28CB">
            <w:r w:rsidRPr="00FB28CB">
              <w:rPr>
                <w:color w:val="FF0000"/>
                <w:sz w:val="18"/>
                <w:szCs w:val="18"/>
              </w:rPr>
              <w:t>Uvedie sa miesto (</w:t>
            </w:r>
            <w:r>
              <w:rPr>
                <w:color w:val="FF0000"/>
                <w:sz w:val="18"/>
                <w:szCs w:val="18"/>
              </w:rPr>
              <w:t>internetový odkaz</w:t>
            </w:r>
            <w:r w:rsidRPr="00FB28CB">
              <w:rPr>
                <w:color w:val="FF0000"/>
                <w:sz w:val="18"/>
                <w:szCs w:val="18"/>
              </w:rPr>
              <w:t xml:space="preserve"> na register) a čas </w:t>
            </w:r>
            <w:r>
              <w:rPr>
                <w:color w:val="FF0000"/>
                <w:sz w:val="18"/>
                <w:szCs w:val="18"/>
              </w:rPr>
              <w:t xml:space="preserve">(dátum a hodina) </w:t>
            </w:r>
            <w:r w:rsidRPr="00FB28CB">
              <w:rPr>
                <w:color w:val="FF0000"/>
                <w:sz w:val="18"/>
                <w:szCs w:val="18"/>
              </w:rPr>
              <w:t>overenia v jednotlivých registroch</w:t>
            </w:r>
          </w:p>
        </w:tc>
      </w:tr>
      <w:tr w:rsidR="00EF6E89" w14:paraId="009DCC7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2FF15433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</w:tcPr>
              <w:p w14:paraId="5837E5BE" w14:textId="77777777" w:rsidR="00EF6E89" w:rsidRDefault="00EF6E89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</w:tcPr>
          <w:p w14:paraId="73759338" w14:textId="77777777" w:rsidR="00EF6E89" w:rsidRDefault="00EF6E89" w:rsidP="00F06A27"/>
        </w:tc>
      </w:tr>
      <w:tr w:rsidR="002C2DC3" w14:paraId="501F6277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0B90A0E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15C3905C" w14:textId="77777777" w:rsidR="002C2DC3" w:rsidRDefault="002C2DC3" w:rsidP="002C2DC3"/>
          <w:p w14:paraId="0A85CD2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6"/>
            </w:r>
            <w:r>
              <w:t>, ktoré musia byť vylúčené z financovania z dôvodu, že sú v rozpore s výzvou/vyzvaním:</w:t>
            </w:r>
          </w:p>
          <w:p w14:paraId="4A1B04D7" w14:textId="77777777" w:rsidR="002C2DC3" w:rsidRDefault="002C2DC3" w:rsidP="002C2DC3">
            <w:pPr>
              <w:rPr>
                <w:szCs w:val="24"/>
              </w:rPr>
            </w:pPr>
          </w:p>
          <w:p w14:paraId="4654DCB3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40A3A694" w14:textId="77777777" w:rsidR="002C2DC3" w:rsidRDefault="002C2DC3" w:rsidP="002C2DC3"/>
          <w:p w14:paraId="613A56A7" w14:textId="77777777" w:rsidR="002C2DC3" w:rsidRDefault="002C2DC3" w:rsidP="002C2DC3"/>
          <w:p w14:paraId="161B2B2C" w14:textId="54671721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4539211D" w14:textId="5AE807DB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lastRenderedPageBreak/>
              <w:t>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7"/>
            </w:r>
          </w:p>
          <w:p w14:paraId="2B53FD0B" w14:textId="278C1CC9" w:rsidR="002C2DC3" w:rsidRPr="00374ACD" w:rsidRDefault="002C2DC3" w:rsidP="00F06A27"/>
        </w:tc>
      </w:tr>
      <w:tr w:rsidR="002C2DC3" w14:paraId="48BCD68B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5F115668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lastRenderedPageBreak/>
              <w:t>Kontrolu vykonal</w:t>
            </w:r>
            <w:r w:rsidRPr="00374ACD">
              <w:rPr>
                <w:b/>
                <w:vertAlign w:val="superscript"/>
              </w:rPr>
              <w:footnoteReference w:id="8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CB231" w14:textId="77777777" w:rsidR="002C2DC3" w:rsidRPr="00374ACD" w:rsidRDefault="002C2DC3" w:rsidP="00F06A27"/>
        </w:tc>
      </w:tr>
      <w:tr w:rsidR="002C2DC3" w14:paraId="255C5804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0F7F7D0C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CF413" w14:textId="77777777" w:rsidR="002C2DC3" w:rsidRPr="00374ACD" w:rsidRDefault="002C2DC3" w:rsidP="00F06A27"/>
        </w:tc>
      </w:tr>
      <w:tr w:rsidR="002C2DC3" w14:paraId="536AB0C2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62A9667F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DF633" w14:textId="77777777" w:rsidR="002C2DC3" w:rsidRPr="00374ACD" w:rsidRDefault="002C2DC3" w:rsidP="00F06A27"/>
        </w:tc>
      </w:tr>
      <w:tr w:rsidR="00873288" w14:paraId="457A3C50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BDF17" w14:textId="77777777" w:rsidR="00873288" w:rsidRPr="00374ACD" w:rsidRDefault="00873288" w:rsidP="00F06A27"/>
        </w:tc>
      </w:tr>
      <w:tr w:rsidR="002C2DC3" w14:paraId="1E86E48F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7D68A36C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9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268B0" w14:textId="77777777" w:rsidR="002C2DC3" w:rsidRPr="00374ACD" w:rsidRDefault="002C2DC3" w:rsidP="00F06A27"/>
        </w:tc>
      </w:tr>
      <w:tr w:rsidR="002C2DC3" w14:paraId="2CF68D69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7FAF367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88BC3" w14:textId="77777777" w:rsidR="002C2DC3" w:rsidRPr="00374ACD" w:rsidRDefault="002C2DC3" w:rsidP="00F06A27"/>
        </w:tc>
      </w:tr>
      <w:tr w:rsidR="002C2DC3" w14:paraId="573A2871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099BB942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ED0B9" w14:textId="77777777" w:rsidR="002C2DC3" w:rsidRPr="00374ACD" w:rsidRDefault="002C2DC3" w:rsidP="00F06A27"/>
        </w:tc>
      </w:tr>
    </w:tbl>
    <w:p w14:paraId="6D2E4BB8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660"/>
        <w:gridCol w:w="2259"/>
        <w:gridCol w:w="1985"/>
        <w:gridCol w:w="3071"/>
      </w:tblGrid>
      <w:tr w:rsidR="000404BD" w14:paraId="560BD982" w14:textId="77777777" w:rsidTr="0046069D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14:paraId="241BB56D" w14:textId="61CD7983" w:rsidR="000404BD" w:rsidRPr="00A72107" w:rsidRDefault="000404BD" w:rsidP="00D72FF0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administratívneho overenia </w:t>
            </w:r>
            <w:proofErr w:type="spellStart"/>
            <w:r w:rsidRPr="002D59CF">
              <w:rPr>
                <w:b/>
                <w:color w:val="FFFFFF" w:themeColor="background1"/>
                <w:sz w:val="36"/>
                <w:szCs w:val="36"/>
              </w:rPr>
              <w:t>ŽoNFP</w:t>
            </w:r>
            <w:proofErr w:type="spellEnd"/>
            <w:r w:rsidRPr="002D59CF">
              <w:rPr>
                <w:b/>
                <w:color w:val="FFFFFF" w:themeColor="background1"/>
                <w:sz w:val="36"/>
                <w:szCs w:val="36"/>
              </w:rPr>
              <w:t xml:space="preserve"> – po</w:t>
            </w:r>
            <w:r w:rsidR="004C0F13">
              <w:rPr>
                <w:b/>
                <w:color w:val="FFFFFF" w:themeColor="background1"/>
                <w:sz w:val="36"/>
                <w:szCs w:val="36"/>
              </w:rPr>
              <w:t> </w:t>
            </w:r>
            <w:r w:rsidRPr="002D59CF">
              <w:rPr>
                <w:b/>
                <w:color w:val="FFFFFF" w:themeColor="background1"/>
                <w:sz w:val="36"/>
                <w:szCs w:val="36"/>
              </w:rPr>
              <w:t>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0"/>
            </w:r>
          </w:p>
        </w:tc>
      </w:tr>
      <w:tr w:rsidR="00910D92" w14:paraId="53588FBE" w14:textId="77777777" w:rsidTr="0046069D">
        <w:trPr>
          <w:trHeight w:val="180"/>
        </w:trPr>
        <w:tc>
          <w:tcPr>
            <w:tcW w:w="2660" w:type="dxa"/>
          </w:tcPr>
          <w:p w14:paraId="1FA431EF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14:paraId="791C7244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2E47A7B4" w14:textId="77777777" w:rsidTr="0046069D">
        <w:trPr>
          <w:trHeight w:val="210"/>
        </w:trPr>
        <w:tc>
          <w:tcPr>
            <w:tcW w:w="2660" w:type="dxa"/>
          </w:tcPr>
          <w:p w14:paraId="078F3B6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14:paraId="1CE5931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59757B4" w14:textId="77777777" w:rsidTr="0046069D">
        <w:trPr>
          <w:trHeight w:val="255"/>
        </w:trPr>
        <w:tc>
          <w:tcPr>
            <w:tcW w:w="2660" w:type="dxa"/>
          </w:tcPr>
          <w:p w14:paraId="0DF9648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14:paraId="33927B77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C1F80B7" w14:textId="77777777" w:rsidTr="0046069D">
        <w:trPr>
          <w:trHeight w:val="214"/>
        </w:trPr>
        <w:tc>
          <w:tcPr>
            <w:tcW w:w="2660" w:type="dxa"/>
          </w:tcPr>
          <w:p w14:paraId="6A0C5534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14:paraId="762D8A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BC674EB" w14:textId="77777777" w:rsidTr="0046069D">
        <w:trPr>
          <w:trHeight w:val="225"/>
        </w:trPr>
        <w:tc>
          <w:tcPr>
            <w:tcW w:w="2660" w:type="dxa"/>
          </w:tcPr>
          <w:p w14:paraId="6F99D71A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14:paraId="7BDDEC7D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8725C43" w14:textId="77777777" w:rsidTr="0046069D">
        <w:trPr>
          <w:trHeight w:val="225"/>
        </w:trPr>
        <w:tc>
          <w:tcPr>
            <w:tcW w:w="2660" w:type="dxa"/>
          </w:tcPr>
          <w:p w14:paraId="5780187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14:paraId="68365BF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D7083EC" w14:textId="77777777" w:rsidTr="0046069D">
        <w:trPr>
          <w:trHeight w:val="315"/>
        </w:trPr>
        <w:tc>
          <w:tcPr>
            <w:tcW w:w="2660" w:type="dxa"/>
          </w:tcPr>
          <w:p w14:paraId="264A27CB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 xml:space="preserve">Kód </w:t>
            </w:r>
            <w:proofErr w:type="spellStart"/>
            <w:r w:rsidRPr="000404BD">
              <w:rPr>
                <w:sz w:val="22"/>
              </w:rPr>
              <w:t>ŽoNFP</w:t>
            </w:r>
            <w:proofErr w:type="spellEnd"/>
            <w:r w:rsidRPr="000404BD">
              <w:rPr>
                <w:sz w:val="22"/>
              </w:rPr>
              <w:t>:</w:t>
            </w:r>
          </w:p>
        </w:tc>
        <w:tc>
          <w:tcPr>
            <w:tcW w:w="7315" w:type="dxa"/>
            <w:gridSpan w:val="3"/>
          </w:tcPr>
          <w:p w14:paraId="05E56C18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415CD25D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7081DF34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57C5DDA0" w14:textId="77777777" w:rsidTr="0046069D">
        <w:tc>
          <w:tcPr>
            <w:tcW w:w="6904" w:type="dxa"/>
            <w:gridSpan w:val="3"/>
          </w:tcPr>
          <w:p w14:paraId="20FF1905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14:paraId="756FA97C" w14:textId="7777777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14:paraId="77F04E31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D42C66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14:paraId="52B826C3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7DB3DB48" w14:textId="77777777" w:rsidR="000404BD" w:rsidRDefault="000404BD" w:rsidP="002D59CF"/>
        </w:tc>
      </w:tr>
      <w:tr w:rsidR="000404BD" w14:paraId="5242F71F" w14:textId="77777777" w:rsidTr="00374ACD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8F4A383" w14:textId="073B8814" w:rsidR="000404BD" w:rsidRDefault="000404BD" w:rsidP="00D72FF0">
            <w:pPr>
              <w:ind w:left="284" w:hanging="284"/>
            </w:pPr>
            <w:r>
              <w:t xml:space="preserve">2. </w:t>
            </w:r>
            <w:r w:rsidRPr="008A431B">
              <w:t xml:space="preserve">Boli doplnené všetky údaje / dokumenty / prílohy </w:t>
            </w:r>
            <w:proofErr w:type="spellStart"/>
            <w:r w:rsidRPr="008A431B">
              <w:t>ŽoNFP</w:t>
            </w:r>
            <w:proofErr w:type="spellEnd"/>
            <w:r w:rsidRPr="008A431B">
              <w:t xml:space="preserve"> na základe výzvy na</w:t>
            </w:r>
            <w:r w:rsidR="004C0F13">
              <w:t> </w:t>
            </w:r>
            <w:r w:rsidRPr="008A431B">
              <w:t xml:space="preserve">doplnenie </w:t>
            </w:r>
            <w:proofErr w:type="spellStart"/>
            <w:r w:rsidRPr="008A431B">
              <w:t>ŽoNFP</w:t>
            </w:r>
            <w:proofErr w:type="spellEnd"/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</w:tcPr>
              <w:p w14:paraId="3C31C037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</w:tcPr>
          <w:p w14:paraId="5BA7DFD6" w14:textId="77777777" w:rsidR="000404BD" w:rsidRDefault="000404BD" w:rsidP="002D59CF"/>
        </w:tc>
      </w:tr>
      <w:tr w:rsidR="001E16EE" w14:paraId="3FB9D147" w14:textId="77777777" w:rsidTr="00067EAA">
        <w:tc>
          <w:tcPr>
            <w:tcW w:w="9975" w:type="dxa"/>
            <w:gridSpan w:val="4"/>
            <w:shd w:val="clear" w:color="auto" w:fill="auto"/>
          </w:tcPr>
          <w:p w14:paraId="6E0F4D0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5C0C0865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1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54AB03B3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1828469C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569E762B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0DF3E494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29933B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 xml:space="preserve">Boli v rámci </w:t>
            </w:r>
            <w:proofErr w:type="spellStart"/>
            <w:r>
              <w:t>ŽoNFP</w:t>
            </w:r>
            <w:proofErr w:type="spellEnd"/>
            <w:r>
              <w:t xml:space="preserve"> identifikované neoprávnené výdavky?</w:t>
            </w:r>
            <w:r w:rsidRPr="00374ACD">
              <w:rPr>
                <w:vertAlign w:val="superscript"/>
              </w:rPr>
              <w:footnoteReference w:id="12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14:paraId="42021FFE" w14:textId="77777777" w:rsidR="000404BD" w:rsidRDefault="00244F5A" w:rsidP="002D59CF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669219C7" w14:textId="77777777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14:paraId="6013D444" w14:textId="77777777" w:rsidTr="0046069D">
        <w:trPr>
          <w:jc w:val="center"/>
        </w:trPr>
        <w:tc>
          <w:tcPr>
            <w:tcW w:w="9987" w:type="dxa"/>
            <w:gridSpan w:val="2"/>
          </w:tcPr>
          <w:p w14:paraId="6094A9DA" w14:textId="77777777" w:rsidR="00670605" w:rsidRPr="00374ACD" w:rsidRDefault="00670605" w:rsidP="00374ACD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4244F0DA" w14:textId="5778C126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3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>ýzvou/</w:t>
            </w:r>
            <w:r w:rsidR="002F411B">
              <w:t>v</w:t>
            </w:r>
            <w:r>
              <w:t>yzvaním:</w:t>
            </w:r>
          </w:p>
          <w:p w14:paraId="69D8C12C" w14:textId="77777777" w:rsidR="00F73B07" w:rsidRDefault="00F73B07" w:rsidP="00C1519E">
            <w:pPr>
              <w:rPr>
                <w:szCs w:val="24"/>
              </w:rPr>
            </w:pPr>
          </w:p>
          <w:p w14:paraId="3B7796FE" w14:textId="77777777" w:rsidR="00D11DE7" w:rsidRDefault="00D11DE7" w:rsidP="00C1519E">
            <w:pPr>
              <w:rPr>
                <w:szCs w:val="24"/>
              </w:rPr>
            </w:pPr>
          </w:p>
          <w:p w14:paraId="75E8583A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D8D8D9F" w14:textId="77777777" w:rsidR="00F73B07" w:rsidRDefault="00F73B07" w:rsidP="00C1519E">
            <w:pPr>
              <w:rPr>
                <w:szCs w:val="24"/>
              </w:rPr>
            </w:pPr>
          </w:p>
          <w:p w14:paraId="6A7F03F8" w14:textId="77777777" w:rsidR="00F73B07" w:rsidRDefault="00F73B07" w:rsidP="00C1519E">
            <w:pPr>
              <w:rPr>
                <w:szCs w:val="24"/>
              </w:rPr>
            </w:pPr>
          </w:p>
          <w:p w14:paraId="25C84100" w14:textId="77777777" w:rsidR="00D11DE7" w:rsidRDefault="00D11DE7" w:rsidP="00C1519E">
            <w:pPr>
              <w:rPr>
                <w:szCs w:val="24"/>
              </w:rPr>
            </w:pPr>
          </w:p>
          <w:p w14:paraId="0E7252CD" w14:textId="77777777" w:rsidR="00D11DE7" w:rsidRDefault="00D11DE7" w:rsidP="00C1519E">
            <w:pPr>
              <w:rPr>
                <w:szCs w:val="24"/>
              </w:rPr>
            </w:pPr>
          </w:p>
          <w:p w14:paraId="39DCFCD7" w14:textId="01DD4754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 xml:space="preserve"> 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14"/>
            </w:r>
          </w:p>
          <w:p w14:paraId="52DF45FB" w14:textId="21078DF0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   </w:t>
            </w:r>
          </w:p>
          <w:p w14:paraId="5A8CA146" w14:textId="77777777" w:rsidR="0090637F" w:rsidRDefault="0090637F"/>
        </w:tc>
      </w:tr>
      <w:tr w:rsidR="00B122B6" w:rsidRPr="00C1519E" w14:paraId="6545490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73C32CBC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5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2198280D" w14:textId="77777777"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14:paraId="7160232F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E0F3DE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14:paraId="19C68EC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08A49265" w14:textId="77777777" w:rsidTr="0046069D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14:paraId="1032B970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0500BEC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F788653" w14:textId="77777777" w:rsidTr="0046069D">
        <w:trPr>
          <w:jc w:val="center"/>
        </w:trPr>
        <w:tc>
          <w:tcPr>
            <w:tcW w:w="9987" w:type="dxa"/>
            <w:gridSpan w:val="2"/>
          </w:tcPr>
          <w:p w14:paraId="2C90F0F4" w14:textId="77777777"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C69117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DC5F525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6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0E5A61DD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5D3724B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5CF9BD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14:paraId="289AFF0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C4DEED9" w14:textId="77777777" w:rsidTr="0046069D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7881A2F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2B613C2A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64D0E1A2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184B3" w14:textId="77777777" w:rsidR="00980E79" w:rsidRDefault="00980E79" w:rsidP="009B44B8">
      <w:pPr>
        <w:spacing w:after="0" w:line="240" w:lineRule="auto"/>
      </w:pPr>
      <w:r>
        <w:separator/>
      </w:r>
    </w:p>
  </w:endnote>
  <w:endnote w:type="continuationSeparator" w:id="0">
    <w:p w14:paraId="0453E9B5" w14:textId="77777777" w:rsidR="00980E79" w:rsidRDefault="00980E79" w:rsidP="009B44B8">
      <w:pPr>
        <w:spacing w:after="0" w:line="240" w:lineRule="auto"/>
      </w:pPr>
      <w:r>
        <w:continuationSeparator/>
      </w:r>
    </w:p>
  </w:endnote>
  <w:endnote w:type="continuationNotice" w:id="1">
    <w:p w14:paraId="115BE5E5" w14:textId="77777777" w:rsidR="00980E79" w:rsidRDefault="00980E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08897"/>
      <w:docPartObj>
        <w:docPartGallery w:val="Page Numbers (Bottom of Page)"/>
        <w:docPartUnique/>
      </w:docPartObj>
    </w:sdtPr>
    <w:sdtEndPr/>
    <w:sdtContent>
      <w:p w14:paraId="24D0654F" w14:textId="335D5FC6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5F025C">
          <w:rPr>
            <w:noProof/>
            <w:sz w:val="20"/>
            <w:szCs w:val="20"/>
          </w:rPr>
          <w:t>5</w:t>
        </w:r>
        <w:r w:rsidRPr="00675A8A">
          <w:rPr>
            <w:sz w:val="20"/>
            <w:szCs w:val="20"/>
          </w:rPr>
          <w:fldChar w:fldCharType="end"/>
        </w:r>
      </w:p>
    </w:sdtContent>
  </w:sdt>
  <w:p w14:paraId="69CB4E6E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8A1C" w14:textId="77777777" w:rsidR="000404BD" w:rsidRDefault="000404BD" w:rsidP="000404BD">
    <w:pPr>
      <w:pStyle w:val="Pta"/>
    </w:pPr>
  </w:p>
  <w:p w14:paraId="5F140F97" w14:textId="77777777" w:rsidR="000404BD" w:rsidRPr="00627EA3" w:rsidRDefault="000404BD" w:rsidP="000404BD">
    <w:pPr>
      <w:pStyle w:val="Pta"/>
    </w:pPr>
  </w:p>
  <w:p w14:paraId="1FA6EF45" w14:textId="77777777" w:rsidR="000404BD" w:rsidRDefault="000404BD" w:rsidP="000404BD">
    <w:pPr>
      <w:pStyle w:val="Pta"/>
    </w:pPr>
  </w:p>
  <w:p w14:paraId="6235F49E" w14:textId="77777777" w:rsidR="000404BD" w:rsidRDefault="000404BD" w:rsidP="000404BD">
    <w:pPr>
      <w:pStyle w:val="Pta"/>
    </w:pPr>
  </w:p>
  <w:p w14:paraId="4AF64756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F4F4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35A28" wp14:editId="628672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7CB190" id="Rovná spojnica 1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321EEB7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5AE23970" wp14:editId="33C2615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7CF8D31" w14:textId="77777777" w:rsidR="000404BD" w:rsidRPr="00627EA3" w:rsidRDefault="000404BD" w:rsidP="000404BD">
    <w:pPr>
      <w:pStyle w:val="Pta"/>
    </w:pPr>
  </w:p>
  <w:p w14:paraId="106858CF" w14:textId="77777777" w:rsidR="000404BD" w:rsidRDefault="000404BD" w:rsidP="000404BD">
    <w:pPr>
      <w:pStyle w:val="Pta"/>
    </w:pPr>
  </w:p>
  <w:p w14:paraId="0E23C608" w14:textId="77777777" w:rsidR="000404BD" w:rsidRDefault="000404BD" w:rsidP="000404BD">
    <w:pPr>
      <w:pStyle w:val="Pta"/>
    </w:pPr>
  </w:p>
  <w:p w14:paraId="0D70E9AA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91F85" w14:textId="77777777" w:rsidR="00980E79" w:rsidRDefault="00980E79" w:rsidP="009B44B8">
      <w:pPr>
        <w:spacing w:after="0" w:line="240" w:lineRule="auto"/>
      </w:pPr>
      <w:r>
        <w:separator/>
      </w:r>
    </w:p>
  </w:footnote>
  <w:footnote w:type="continuationSeparator" w:id="0">
    <w:p w14:paraId="0679C50C" w14:textId="77777777" w:rsidR="00980E79" w:rsidRDefault="00980E79" w:rsidP="009B44B8">
      <w:pPr>
        <w:spacing w:after="0" w:line="240" w:lineRule="auto"/>
      </w:pPr>
      <w:r>
        <w:continuationSeparator/>
      </w:r>
    </w:p>
  </w:footnote>
  <w:footnote w:type="continuationNotice" w:id="1">
    <w:p w14:paraId="1045F1AA" w14:textId="77777777" w:rsidR="00980E79" w:rsidRDefault="00980E79">
      <w:pPr>
        <w:spacing w:after="0" w:line="240" w:lineRule="auto"/>
      </w:pPr>
    </w:p>
  </w:footnote>
  <w:footnote w:id="2">
    <w:p w14:paraId="3C6CE5C9" w14:textId="590B06E2" w:rsidR="006212BE" w:rsidRDefault="006212BE" w:rsidP="00DB2635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</w:t>
      </w:r>
      <w:r w:rsidR="00B82021" w:rsidRPr="004D3D60">
        <w:t>.</w:t>
      </w:r>
    </w:p>
    <w:p w14:paraId="1713EA97" w14:textId="01249C1B" w:rsidR="005768D4" w:rsidRPr="00B82021" w:rsidRDefault="005768D4" w:rsidP="00912FF4">
      <w:pPr>
        <w:pStyle w:val="Textpoznmkypodiarou"/>
        <w:ind w:left="284"/>
        <w:jc w:val="both"/>
      </w:pPr>
      <w:r w:rsidRPr="00912FF4">
        <w:t>Vo vzore  sú používané skratky a pojmy zavedené v Systéme riadenia európskych štrukturálnych a investičných fondov.</w:t>
      </w:r>
    </w:p>
  </w:footnote>
  <w:footnote w:id="3">
    <w:p w14:paraId="38B81302" w14:textId="0AE22941" w:rsidR="001E16EE" w:rsidRPr="00B82021" w:rsidRDefault="001E16EE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 xml:space="preserve">Overenie vykonané v súlade s kapitolou 3.2.1.1 ods. 2 Systému riadenia EŠIF. Ak čo i len jedna odpoveď v rámci podmienok poskytnutia príspevku – doručenie </w:t>
      </w:r>
      <w:proofErr w:type="spellStart"/>
      <w:r w:rsidRPr="004D3D60">
        <w:t>ŽoNFP</w:t>
      </w:r>
      <w:proofErr w:type="spellEnd"/>
      <w:r w:rsidRPr="004D3D60">
        <w:t xml:space="preserve"> bola vyplnená negatívne, t.</w:t>
      </w:r>
      <w:r w:rsidR="004C0F13">
        <w:t xml:space="preserve"> </w:t>
      </w:r>
      <w:r w:rsidRPr="004D3D60">
        <w:t xml:space="preserve">j. bola uvedená možnosť ,,nie“ </w:t>
      </w:r>
      <w:r w:rsidR="002B1963">
        <w:t>a súčasne RO nemá pochybnosti o</w:t>
      </w:r>
      <w:r w:rsidR="00934C4B">
        <w:t xml:space="preserve"> pravdivosti alebo úplnosti splnenia podmienky doručenia </w:t>
      </w:r>
      <w:proofErr w:type="spellStart"/>
      <w:r w:rsidR="00934C4B">
        <w:t>ŽoNFP</w:t>
      </w:r>
      <w:proofErr w:type="spellEnd"/>
      <w:r w:rsidR="00934C4B">
        <w:t xml:space="preserve"> riadne, včas a vo forme určenej RO,</w:t>
      </w:r>
      <w:r w:rsidR="002B1963">
        <w:t xml:space="preserve"> </w:t>
      </w:r>
      <w:r w:rsidRPr="004D3D60">
        <w:t xml:space="preserve">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  <w:r w:rsidR="00934C4B">
        <w:t xml:space="preserve"> V prípade, ak má RO pochybnosti o pravdivosti alebo úplnosti splnenia podmienky doručenia </w:t>
      </w:r>
      <w:proofErr w:type="spellStart"/>
      <w:r w:rsidR="00934C4B">
        <w:t>ŽoNFP</w:t>
      </w:r>
      <w:proofErr w:type="spellEnd"/>
      <w:r w:rsidR="00934C4B">
        <w:t xml:space="preserve"> riadne, včas a vo forme určenej RO</w:t>
      </w:r>
      <w:r w:rsidR="006A1A37">
        <w:t xml:space="preserve"> </w:t>
      </w:r>
      <w:r w:rsidR="006A1A37" w:rsidRPr="006A1A37">
        <w:t>(uvedené je potrebné uviesť v časti poznámka)</w:t>
      </w:r>
      <w:r w:rsidR="00934C4B">
        <w:t>, vyzve žiadateľa na vyjadrenie sa k týmto pochybnostiam.</w:t>
      </w:r>
    </w:p>
  </w:footnote>
  <w:footnote w:id="4">
    <w:p w14:paraId="08BDF60B" w14:textId="0D81B787" w:rsidR="00AE56EB" w:rsidRPr="00B82021" w:rsidRDefault="00AE56EB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="006D42D8">
        <w:tab/>
      </w:r>
      <w:r w:rsidRPr="004D3D60">
        <w:t>V prípade, ak RO vykonáva kontrolu oprávnenosti výdavkov v rámci administratívneho overenia až po</w:t>
      </w:r>
      <w:r w:rsidR="004C0F13">
        <w:t> 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 xml:space="preserve">. V rámci oprávnenosti výdavkov je potrebné zabezpečiť aj </w:t>
      </w:r>
      <w:r w:rsidR="00774663">
        <w:t xml:space="preserve">posúdenie oprávnenosti výdavkov zrealizovaných pred predložením </w:t>
      </w:r>
      <w:proofErr w:type="spellStart"/>
      <w:r w:rsidR="00774663">
        <w:t>ŽoNFP</w:t>
      </w:r>
      <w:proofErr w:type="spellEnd"/>
      <w:r w:rsidR="00774663">
        <w:t xml:space="preserve"> (oprávnenosť sa posudzuje </w:t>
      </w:r>
      <w:r w:rsidR="0000647B">
        <w:t xml:space="preserve">iba v prípade relevantnosti, a to </w:t>
      </w:r>
      <w:r w:rsidR="00774663">
        <w:t>na</w:t>
      </w:r>
      <w:r w:rsidR="00DB2635">
        <w:t> </w:t>
      </w:r>
      <w:r w:rsidR="00774663">
        <w:t xml:space="preserve">základe </w:t>
      </w:r>
      <w:r w:rsidR="00293A19">
        <w:t xml:space="preserve">informácií uvedených </w:t>
      </w:r>
      <w:r w:rsidR="00774663">
        <w:t xml:space="preserve"> v </w:t>
      </w:r>
      <w:proofErr w:type="spellStart"/>
      <w:r w:rsidR="00774663">
        <w:t>ŽoNFP</w:t>
      </w:r>
      <w:proofErr w:type="spellEnd"/>
      <w:r w:rsidR="00774663">
        <w:t xml:space="preserve">) a </w:t>
      </w:r>
      <w:r w:rsidR="009819C9"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5">
    <w:p w14:paraId="7A94ADF4" w14:textId="1806A4DF" w:rsidR="002A2888" w:rsidRDefault="002A288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 xml:space="preserve">V prípade, ak sú v rámci tejto skupiny podmienok poskytnutia príspevku po dohode s gestorom HP overované aj podmienky poskytnutia príspevku týkajúce sa súladu projektu s HP, RO v rámci tejto otázky overí aj tieto aspekty </w:t>
      </w:r>
      <w:proofErr w:type="spellStart"/>
      <w:r>
        <w:t>ŽoNFP</w:t>
      </w:r>
      <w:proofErr w:type="spellEnd"/>
      <w:r>
        <w:t>.</w:t>
      </w:r>
    </w:p>
  </w:footnote>
  <w:footnote w:id="6">
    <w:p w14:paraId="34E25F0E" w14:textId="47A4E2B8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zákona o finančnej kontrole vykonáva v</w:t>
      </w:r>
      <w:r w:rsidR="00640D9F">
        <w:t> </w:t>
      </w:r>
      <w:r>
        <w:t>administratívnom overení aj kontrola oprávnenosti výdavkov, je v prípade identifikovaných neoprávnených výdavkov, t. j. takých, ktoré sú v rozpore s výzvou /vyzvaním možné vo</w:t>
      </w:r>
      <w:r w:rsidR="00DB2635">
        <w:t> </w:t>
      </w:r>
      <w:r>
        <w:t>finančnej operácii pokračovať, za</w:t>
      </w:r>
      <w:r w:rsidR="004C0F13">
        <w:t> </w:t>
      </w:r>
      <w:r>
        <w:t xml:space="preserve">predpokladu odstránenia neoprávnených výdavkov. </w:t>
      </w:r>
    </w:p>
  </w:footnote>
  <w:footnote w:id="7">
    <w:p w14:paraId="224C3B14" w14:textId="71911773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Výrok je povinným údajom len v prípade, ak kontrolný zoznam slúži v podmienkach RO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8">
    <w:p w14:paraId="6B6567D6" w14:textId="38571499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14:paraId="2C4D6F16" w14:textId="1B48700C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31AB59AA" w14:textId="5B0DC516" w:rsidR="00B82021" w:rsidRDefault="00B82021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niektorá časť dokumentu vyžaduje zadanie rozsiahlejšieho textu, ktorého uvedenie do</w:t>
      </w:r>
      <w:r w:rsidR="002C7572">
        <w:t> </w:t>
      </w:r>
      <w:r w:rsidRPr="004D3D60">
        <w:t>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  <w:p w14:paraId="3A4EB82E" w14:textId="4B2AD4E5" w:rsidR="00640544" w:rsidRPr="00B82021" w:rsidRDefault="00640544" w:rsidP="006D42D8">
      <w:pPr>
        <w:pStyle w:val="Textpoznmkypodiarou"/>
        <w:ind w:left="284" w:hanging="284"/>
        <w:jc w:val="both"/>
      </w:pPr>
      <w:r>
        <w:tab/>
        <w:t xml:space="preserve">RO je oprávnený nahradiť </w:t>
      </w:r>
      <w:r w:rsidRPr="00640544">
        <w:t xml:space="preserve">Kontrolný zoznam administratívneho overenia </w:t>
      </w:r>
      <w:proofErr w:type="spellStart"/>
      <w:r w:rsidRPr="00640544">
        <w:t>ŽoNFP</w:t>
      </w:r>
      <w:proofErr w:type="spellEnd"/>
      <w:r w:rsidRPr="00640544">
        <w:t xml:space="preserve"> – po doplnení údajov zo</w:t>
      </w:r>
      <w:r>
        <w:t> </w:t>
      </w:r>
      <w:r w:rsidRPr="00640544">
        <w:t>strany žiadateľa</w:t>
      </w:r>
      <w:r>
        <w:t xml:space="preserve"> </w:t>
      </w:r>
      <w:r w:rsidRPr="00640544">
        <w:t>Kontrolný</w:t>
      </w:r>
      <w:r>
        <w:t>m</w:t>
      </w:r>
      <w:r w:rsidRPr="00640544">
        <w:t xml:space="preserve"> zoznam</w:t>
      </w:r>
      <w:r>
        <w:t>om</w:t>
      </w:r>
      <w:r w:rsidRPr="00640544">
        <w:t xml:space="preserve"> administratívneho overenia </w:t>
      </w:r>
      <w:proofErr w:type="spellStart"/>
      <w:r w:rsidRPr="00640544">
        <w:t>ŽoNFP</w:t>
      </w:r>
      <w:proofErr w:type="spellEnd"/>
      <w:r>
        <w:t xml:space="preserve"> – tzn., že RO vykoná po doplnení údajov zo strany žiadateľa opakovane kontrolu všetkých podmienok poskytnutia príspevku.</w:t>
      </w:r>
    </w:p>
  </w:footnote>
  <w:footnote w:id="11">
    <w:p w14:paraId="159B8ADA" w14:textId="35B40CB1" w:rsidR="001E16EE" w:rsidRDefault="001E16EE" w:rsidP="006D42D8">
      <w:pPr>
        <w:pStyle w:val="Textpoznmkypodiarou"/>
        <w:ind w:left="284" w:hanging="284"/>
        <w:jc w:val="both"/>
      </w:pPr>
      <w:r w:rsidRPr="002C7572">
        <w:rPr>
          <w:vertAlign w:val="superscript"/>
        </w:rPr>
        <w:footnoteRef/>
      </w:r>
      <w:r w:rsidRPr="002C7572">
        <w:rPr>
          <w:vertAlign w:val="superscript"/>
        </w:rPr>
        <w:t xml:space="preserve"> </w:t>
      </w:r>
      <w:r w:rsidR="002C7572">
        <w:rPr>
          <w:vertAlign w:val="superscript"/>
        </w:rPr>
        <w:tab/>
      </w:r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r w:rsidR="004C0F13">
        <w:t>.</w:t>
      </w:r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</w:t>
      </w:r>
      <w:proofErr w:type="spellStart"/>
      <w:r w:rsidRPr="00F73B07">
        <w:t>ŽoNFP</w:t>
      </w:r>
      <w:proofErr w:type="spellEnd"/>
      <w:r w:rsidRPr="00F73B07">
        <w:t xml:space="preserve">. V takom prípade RO </w:t>
      </w:r>
      <w:r w:rsidRPr="004D3D60">
        <w:t xml:space="preserve">ďalšiu časť KZ </w:t>
      </w:r>
      <w:r>
        <w:t>t.</w:t>
      </w:r>
      <w:r w:rsidR="004C0F13">
        <w:t xml:space="preserve"> </w:t>
      </w:r>
      <w:r>
        <w:t>j. oprávnenosť výdavkov neoveruje</w:t>
      </w:r>
      <w:r w:rsidR="004C0F13">
        <w:t>.</w:t>
      </w:r>
    </w:p>
  </w:footnote>
  <w:footnote w:id="12">
    <w:p w14:paraId="0B2A9A9A" w14:textId="507D2462" w:rsidR="000404BD" w:rsidRPr="00B82021" w:rsidRDefault="000404BD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RO vykonal kontrolu oprávnenosti výdavkov v rámci administratívneho overenia pred</w:t>
      </w:r>
      <w:r w:rsidR="002C7572">
        <w:t> </w:t>
      </w:r>
      <w:r w:rsidRPr="004D3D60">
        <w:t xml:space="preserve">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</w:t>
      </w:r>
      <w:r w:rsidR="002C7572">
        <w:t xml:space="preserve"> </w:t>
      </w:r>
      <w:r w:rsidR="00D77123">
        <w:t>7 v kombinácii s §</w:t>
      </w:r>
      <w:r w:rsidR="002C7572">
        <w:t xml:space="preserve"> </w:t>
      </w:r>
      <w:r w:rsidR="00D77123">
        <w:t>6 ods. 4, písm. g)  zákona o finančnej kontrole 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“ a v</w:t>
      </w:r>
      <w:r w:rsidR="00752622">
        <w:t xml:space="preserve"> časti </w:t>
      </w:r>
      <w:r w:rsidR="00D77123">
        <w:t xml:space="preserve"> „</w:t>
      </w:r>
      <w:r w:rsidR="00752622">
        <w:t>Vyjadrenie</w:t>
      </w:r>
      <w:r w:rsidR="00D77123">
        <w:t xml:space="preserve">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 xml:space="preserve">V rámci oprávnenosti výdavkov je potrebné zabezpečiť aj </w:t>
      </w:r>
      <w:r w:rsidR="00774663">
        <w:t xml:space="preserve">posúdenie oprávnenosti výdavkov zrealizovaných pred predložením </w:t>
      </w:r>
      <w:proofErr w:type="spellStart"/>
      <w:r w:rsidR="00774663">
        <w:t>ŽoNFP</w:t>
      </w:r>
      <w:proofErr w:type="spellEnd"/>
      <w:r w:rsidR="00774663">
        <w:t xml:space="preserve"> (oprávnenosť sa posudzuje </w:t>
      </w:r>
      <w:r w:rsidR="0000647B">
        <w:t xml:space="preserve">iba v prípade relevantnosti, a to </w:t>
      </w:r>
      <w:r w:rsidR="00774663">
        <w:t xml:space="preserve">na základe </w:t>
      </w:r>
      <w:r w:rsidR="00293A19">
        <w:t xml:space="preserve">informácií uvedených </w:t>
      </w:r>
      <w:r w:rsidR="00774663">
        <w:t>v </w:t>
      </w:r>
      <w:proofErr w:type="spellStart"/>
      <w:r w:rsidR="00774663">
        <w:t>ŽoNFP</w:t>
      </w:r>
      <w:proofErr w:type="spellEnd"/>
      <w:r w:rsidR="00774663">
        <w:t xml:space="preserve">) a </w:t>
      </w:r>
      <w:r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3">
    <w:p w14:paraId="7C79AB68" w14:textId="1ED611BE" w:rsidR="00F73B07" w:rsidRDefault="00F73B07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 zákona o finančnej kontrole vykonáva v administratívnom overení aj kontrola oprávnenosti výdavkov je v prípade identifikovaných neoprávnených výdavkov, t. j. 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</w:t>
      </w:r>
      <w:r w:rsidR="002C7572">
        <w:t> </w:t>
      </w:r>
      <w:r>
        <w:t>finančnej operácii pokračovať, za</w:t>
      </w:r>
      <w:r w:rsidR="000C0F8B">
        <w:t> </w:t>
      </w:r>
      <w:r>
        <w:t xml:space="preserve">predpokladu vylúčenia neoprávnených výdavkov. </w:t>
      </w:r>
    </w:p>
  </w:footnote>
  <w:footnote w:id="14">
    <w:p w14:paraId="4298CA9D" w14:textId="7E032F72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RO/SO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15">
    <w:p w14:paraId="62B1AE17" w14:textId="77777777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6">
    <w:p w14:paraId="55708531" w14:textId="5D841DE2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84A9" w14:textId="77777777" w:rsidR="00376E5F" w:rsidRDefault="00376E5F" w:rsidP="00376E5F">
    <w:pPr>
      <w:pStyle w:val="Hlavika"/>
    </w:pPr>
    <w:r>
      <w:t>Kontrolný zoznam administratívneho overenia</w:t>
    </w:r>
    <w:r w:rsidR="00B832C4">
      <w:t xml:space="preserve"> </w:t>
    </w:r>
    <w:proofErr w:type="spellStart"/>
    <w:r w:rsidR="00B832C4">
      <w:t>ŽoNFP</w:t>
    </w:r>
    <w:proofErr w:type="spellEnd"/>
  </w:p>
  <w:p w14:paraId="53983BC2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9D84936" wp14:editId="397D7A3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A77CA3" id="Rovná spojnica 1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12395EB1" w14:textId="0BE937A2" w:rsidR="00376E5F" w:rsidRPr="00627EA3" w:rsidRDefault="00DB2635" w:rsidP="00376E5F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14:paraId="3DF25E47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A5C4" w14:textId="77777777" w:rsidR="00BE5FF2" w:rsidRDefault="00BE5FF2" w:rsidP="00BE5FF2">
    <w:pPr>
      <w:pStyle w:val="Hlavika"/>
    </w:pPr>
    <w:r>
      <w:t>Kontrolný zoznam administratívneho overenia – po doplnení</w:t>
    </w:r>
  </w:p>
  <w:p w14:paraId="72D437D4" w14:textId="77777777" w:rsidR="00BE5FF2" w:rsidRDefault="00BE5FF2" w:rsidP="00BE5FF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9B5E7CC" wp14:editId="028A65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1C99345" id="Rovná spojnica 6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15300014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526EA1F2" w14:textId="449FCB24" w:rsidR="00BE5FF2" w:rsidRPr="00627EA3" w:rsidRDefault="00DB2635" w:rsidP="00BE5FF2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14:paraId="7947AA56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94D1" w14:textId="77777777" w:rsidR="00376E5F" w:rsidRDefault="006212BE" w:rsidP="00376E5F">
    <w:pPr>
      <w:pStyle w:val="Hlavika"/>
    </w:pPr>
    <w:r>
      <w:t>Kontrolný zoznam administratívneho overenia – po doplnení</w:t>
    </w:r>
  </w:p>
  <w:p w14:paraId="6C93F349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A64012" wp14:editId="0FF4A8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4BCEC9" id="Rovná spojnica 7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02E91DCD" w14:textId="77777777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4428F2B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218D"/>
    <w:rsid w:val="0000647B"/>
    <w:rsid w:val="000106AA"/>
    <w:rsid w:val="00013497"/>
    <w:rsid w:val="00035C15"/>
    <w:rsid w:val="000404BD"/>
    <w:rsid w:val="00055EFA"/>
    <w:rsid w:val="000614E5"/>
    <w:rsid w:val="00062525"/>
    <w:rsid w:val="000631C5"/>
    <w:rsid w:val="00071B7E"/>
    <w:rsid w:val="000C0F8B"/>
    <w:rsid w:val="000D33F1"/>
    <w:rsid w:val="000D7779"/>
    <w:rsid w:val="000E2BDF"/>
    <w:rsid w:val="000F32B4"/>
    <w:rsid w:val="000F7A09"/>
    <w:rsid w:val="00105536"/>
    <w:rsid w:val="00106649"/>
    <w:rsid w:val="001072D0"/>
    <w:rsid w:val="00146EFB"/>
    <w:rsid w:val="001500D9"/>
    <w:rsid w:val="001508EC"/>
    <w:rsid w:val="00154F86"/>
    <w:rsid w:val="00170757"/>
    <w:rsid w:val="001A34CE"/>
    <w:rsid w:val="001C7D08"/>
    <w:rsid w:val="001E16EE"/>
    <w:rsid w:val="001F229E"/>
    <w:rsid w:val="00215C2B"/>
    <w:rsid w:val="00240188"/>
    <w:rsid w:val="00244F5A"/>
    <w:rsid w:val="00245B27"/>
    <w:rsid w:val="0024799D"/>
    <w:rsid w:val="0025141E"/>
    <w:rsid w:val="00254DEE"/>
    <w:rsid w:val="00255FEA"/>
    <w:rsid w:val="00290AE7"/>
    <w:rsid w:val="00292C9A"/>
    <w:rsid w:val="00293A19"/>
    <w:rsid w:val="00295347"/>
    <w:rsid w:val="002A03B1"/>
    <w:rsid w:val="002A0A54"/>
    <w:rsid w:val="002A2888"/>
    <w:rsid w:val="002A5490"/>
    <w:rsid w:val="002B1963"/>
    <w:rsid w:val="002B601F"/>
    <w:rsid w:val="002B60FE"/>
    <w:rsid w:val="002B64C7"/>
    <w:rsid w:val="002B74FB"/>
    <w:rsid w:val="002C1508"/>
    <w:rsid w:val="002C2DC3"/>
    <w:rsid w:val="002C7572"/>
    <w:rsid w:val="002D59CF"/>
    <w:rsid w:val="002F411B"/>
    <w:rsid w:val="0030714A"/>
    <w:rsid w:val="00311D84"/>
    <w:rsid w:val="003340E8"/>
    <w:rsid w:val="003377A7"/>
    <w:rsid w:val="003527D8"/>
    <w:rsid w:val="003705FC"/>
    <w:rsid w:val="00374ACD"/>
    <w:rsid w:val="00376E5F"/>
    <w:rsid w:val="00381829"/>
    <w:rsid w:val="00394977"/>
    <w:rsid w:val="003A35B2"/>
    <w:rsid w:val="003C6203"/>
    <w:rsid w:val="003F18BD"/>
    <w:rsid w:val="00403A0D"/>
    <w:rsid w:val="00403E85"/>
    <w:rsid w:val="00414C83"/>
    <w:rsid w:val="00432074"/>
    <w:rsid w:val="00453B2B"/>
    <w:rsid w:val="00455CE5"/>
    <w:rsid w:val="00460698"/>
    <w:rsid w:val="0046069D"/>
    <w:rsid w:val="00487D12"/>
    <w:rsid w:val="00492487"/>
    <w:rsid w:val="0049411E"/>
    <w:rsid w:val="00497C4E"/>
    <w:rsid w:val="004B2603"/>
    <w:rsid w:val="004C0F13"/>
    <w:rsid w:val="004D1746"/>
    <w:rsid w:val="004D3D60"/>
    <w:rsid w:val="004E415E"/>
    <w:rsid w:val="004F38F5"/>
    <w:rsid w:val="005038C3"/>
    <w:rsid w:val="00507105"/>
    <w:rsid w:val="005071F3"/>
    <w:rsid w:val="00516923"/>
    <w:rsid w:val="00517659"/>
    <w:rsid w:val="005217BB"/>
    <w:rsid w:val="00527FE1"/>
    <w:rsid w:val="00533FDC"/>
    <w:rsid w:val="00555C4F"/>
    <w:rsid w:val="0056423C"/>
    <w:rsid w:val="00572C27"/>
    <w:rsid w:val="005746D1"/>
    <w:rsid w:val="005768D4"/>
    <w:rsid w:val="00585826"/>
    <w:rsid w:val="00587BE3"/>
    <w:rsid w:val="005C18DE"/>
    <w:rsid w:val="005F025C"/>
    <w:rsid w:val="005F0807"/>
    <w:rsid w:val="005F1C56"/>
    <w:rsid w:val="00604FDA"/>
    <w:rsid w:val="0061362D"/>
    <w:rsid w:val="006212BE"/>
    <w:rsid w:val="00625473"/>
    <w:rsid w:val="006267ED"/>
    <w:rsid w:val="006300A5"/>
    <w:rsid w:val="00640544"/>
    <w:rsid w:val="00640D9F"/>
    <w:rsid w:val="00650ACE"/>
    <w:rsid w:val="00652AAA"/>
    <w:rsid w:val="00656EAF"/>
    <w:rsid w:val="00663AAC"/>
    <w:rsid w:val="00667C57"/>
    <w:rsid w:val="00670605"/>
    <w:rsid w:val="00675A8A"/>
    <w:rsid w:val="00697B31"/>
    <w:rsid w:val="006A1A37"/>
    <w:rsid w:val="006A2667"/>
    <w:rsid w:val="006A6D9C"/>
    <w:rsid w:val="006C3A6C"/>
    <w:rsid w:val="006D42D8"/>
    <w:rsid w:val="006E6949"/>
    <w:rsid w:val="006F182E"/>
    <w:rsid w:val="006F4ED3"/>
    <w:rsid w:val="006F5B7E"/>
    <w:rsid w:val="00700482"/>
    <w:rsid w:val="00711D47"/>
    <w:rsid w:val="00716B1F"/>
    <w:rsid w:val="00752622"/>
    <w:rsid w:val="00754B4E"/>
    <w:rsid w:val="00762248"/>
    <w:rsid w:val="00766AEF"/>
    <w:rsid w:val="00774663"/>
    <w:rsid w:val="00776967"/>
    <w:rsid w:val="00781D9E"/>
    <w:rsid w:val="00795358"/>
    <w:rsid w:val="007A27C1"/>
    <w:rsid w:val="007A2E1A"/>
    <w:rsid w:val="007B0D04"/>
    <w:rsid w:val="007B24CF"/>
    <w:rsid w:val="007C18D6"/>
    <w:rsid w:val="007C3111"/>
    <w:rsid w:val="007C5FFB"/>
    <w:rsid w:val="007D6174"/>
    <w:rsid w:val="007E46B9"/>
    <w:rsid w:val="007F612C"/>
    <w:rsid w:val="007F7EBA"/>
    <w:rsid w:val="008011CF"/>
    <w:rsid w:val="00810AA4"/>
    <w:rsid w:val="00814875"/>
    <w:rsid w:val="00824D67"/>
    <w:rsid w:val="0083258B"/>
    <w:rsid w:val="00833B9C"/>
    <w:rsid w:val="00835944"/>
    <w:rsid w:val="00836CA5"/>
    <w:rsid w:val="00850832"/>
    <w:rsid w:val="00856964"/>
    <w:rsid w:val="00862208"/>
    <w:rsid w:val="00866975"/>
    <w:rsid w:val="0087103E"/>
    <w:rsid w:val="00872B18"/>
    <w:rsid w:val="00873288"/>
    <w:rsid w:val="008818BE"/>
    <w:rsid w:val="008859B8"/>
    <w:rsid w:val="008912DD"/>
    <w:rsid w:val="008A0233"/>
    <w:rsid w:val="008A431B"/>
    <w:rsid w:val="008A4C64"/>
    <w:rsid w:val="008A7DBF"/>
    <w:rsid w:val="008B2BCE"/>
    <w:rsid w:val="008B5A0E"/>
    <w:rsid w:val="008D08FF"/>
    <w:rsid w:val="008D0F43"/>
    <w:rsid w:val="008D18F4"/>
    <w:rsid w:val="009045A8"/>
    <w:rsid w:val="0090637F"/>
    <w:rsid w:val="00910D92"/>
    <w:rsid w:val="0091236D"/>
    <w:rsid w:val="00912FF4"/>
    <w:rsid w:val="0091783D"/>
    <w:rsid w:val="00917E42"/>
    <w:rsid w:val="00931C0D"/>
    <w:rsid w:val="00934C4B"/>
    <w:rsid w:val="00944BAA"/>
    <w:rsid w:val="00977107"/>
    <w:rsid w:val="00980E79"/>
    <w:rsid w:val="009819C9"/>
    <w:rsid w:val="00985A5B"/>
    <w:rsid w:val="009942B0"/>
    <w:rsid w:val="00994A95"/>
    <w:rsid w:val="009A143C"/>
    <w:rsid w:val="009A73BC"/>
    <w:rsid w:val="009B44B8"/>
    <w:rsid w:val="009C3D02"/>
    <w:rsid w:val="009C40F8"/>
    <w:rsid w:val="009E5D3F"/>
    <w:rsid w:val="009F5262"/>
    <w:rsid w:val="009F786E"/>
    <w:rsid w:val="00A24BD5"/>
    <w:rsid w:val="00A27281"/>
    <w:rsid w:val="00A72107"/>
    <w:rsid w:val="00A736E5"/>
    <w:rsid w:val="00A75B1D"/>
    <w:rsid w:val="00A808EF"/>
    <w:rsid w:val="00A87D0D"/>
    <w:rsid w:val="00A9035D"/>
    <w:rsid w:val="00AA061B"/>
    <w:rsid w:val="00AB4DFB"/>
    <w:rsid w:val="00AB6FDD"/>
    <w:rsid w:val="00AE56EB"/>
    <w:rsid w:val="00B053E9"/>
    <w:rsid w:val="00B122B6"/>
    <w:rsid w:val="00B150B5"/>
    <w:rsid w:val="00B32E50"/>
    <w:rsid w:val="00B366CC"/>
    <w:rsid w:val="00B421B5"/>
    <w:rsid w:val="00B42351"/>
    <w:rsid w:val="00B559DA"/>
    <w:rsid w:val="00B66F4A"/>
    <w:rsid w:val="00B8065D"/>
    <w:rsid w:val="00B82021"/>
    <w:rsid w:val="00B832C4"/>
    <w:rsid w:val="00B9646F"/>
    <w:rsid w:val="00BB3A9B"/>
    <w:rsid w:val="00BB5496"/>
    <w:rsid w:val="00BC4A92"/>
    <w:rsid w:val="00BD570E"/>
    <w:rsid w:val="00BD7B36"/>
    <w:rsid w:val="00BE44D2"/>
    <w:rsid w:val="00BE5FF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87B"/>
    <w:rsid w:val="00C75AB9"/>
    <w:rsid w:val="00C860B2"/>
    <w:rsid w:val="00C92ED1"/>
    <w:rsid w:val="00C95016"/>
    <w:rsid w:val="00C95547"/>
    <w:rsid w:val="00CA48E9"/>
    <w:rsid w:val="00CA5E86"/>
    <w:rsid w:val="00CC0407"/>
    <w:rsid w:val="00D05E1C"/>
    <w:rsid w:val="00D11DE7"/>
    <w:rsid w:val="00D21497"/>
    <w:rsid w:val="00D57938"/>
    <w:rsid w:val="00D71A76"/>
    <w:rsid w:val="00D72FF0"/>
    <w:rsid w:val="00D745FB"/>
    <w:rsid w:val="00D77123"/>
    <w:rsid w:val="00D96723"/>
    <w:rsid w:val="00DB2635"/>
    <w:rsid w:val="00DB3D85"/>
    <w:rsid w:val="00DF6966"/>
    <w:rsid w:val="00E1265C"/>
    <w:rsid w:val="00E13080"/>
    <w:rsid w:val="00E32177"/>
    <w:rsid w:val="00E40955"/>
    <w:rsid w:val="00E7412E"/>
    <w:rsid w:val="00E82C57"/>
    <w:rsid w:val="00E9119B"/>
    <w:rsid w:val="00EA0BFA"/>
    <w:rsid w:val="00EA5583"/>
    <w:rsid w:val="00EA6344"/>
    <w:rsid w:val="00EB4DDB"/>
    <w:rsid w:val="00EC5BDA"/>
    <w:rsid w:val="00ED5118"/>
    <w:rsid w:val="00ED7641"/>
    <w:rsid w:val="00EF13BF"/>
    <w:rsid w:val="00EF6E89"/>
    <w:rsid w:val="00F10003"/>
    <w:rsid w:val="00F147E9"/>
    <w:rsid w:val="00F309C9"/>
    <w:rsid w:val="00F41D1C"/>
    <w:rsid w:val="00F46E00"/>
    <w:rsid w:val="00F617B2"/>
    <w:rsid w:val="00F72F04"/>
    <w:rsid w:val="00F73B07"/>
    <w:rsid w:val="00F849E6"/>
    <w:rsid w:val="00F84B30"/>
    <w:rsid w:val="00F84C4E"/>
    <w:rsid w:val="00F90008"/>
    <w:rsid w:val="00F95A9A"/>
    <w:rsid w:val="00FB231E"/>
    <w:rsid w:val="00FB28CB"/>
    <w:rsid w:val="00FB63E5"/>
    <w:rsid w:val="00FD028A"/>
    <w:rsid w:val="00FE3EE5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08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69DF7A011D1B4F9B963BC9C55E955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B39EA5-18B6-492F-8E14-9C1A49072FA1}"/>
      </w:docPartPr>
      <w:docPartBody>
        <w:p w:rsidR="003E78F3" w:rsidRDefault="006211F6" w:rsidP="006211F6">
          <w:pPr>
            <w:pStyle w:val="69DF7A011D1B4F9B963BC9C55E955FBB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2B949D539A1744789A4E1E1F8A39C1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AE0C-0DD5-4E77-A4C6-49E871863C5B}"/>
      </w:docPartPr>
      <w:docPartBody>
        <w:p w:rsidR="00B13102" w:rsidRDefault="00F60FF9" w:rsidP="00F60FF9">
          <w:pPr>
            <w:pStyle w:val="2B949D539A1744789A4E1E1F8A39C189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E12106803D99448487AB97C6EF671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EB743-9AF5-4E21-8540-8D283D77B865}"/>
      </w:docPartPr>
      <w:docPartBody>
        <w:p w:rsidR="003C073B" w:rsidRDefault="00B13102" w:rsidP="00B13102">
          <w:pPr>
            <w:pStyle w:val="E12106803D99448487AB97C6EF6719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29853AF4DC14CBB9C6DE7F03A1BAB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21F0C-E46E-49B1-89C9-E18996E924B8}"/>
      </w:docPartPr>
      <w:docPartBody>
        <w:p w:rsidR="003C073B" w:rsidRDefault="00B13102" w:rsidP="00B13102">
          <w:pPr>
            <w:pStyle w:val="029853AF4DC14CBB9C6DE7F03A1BAB2F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0D59"/>
    <w:rsid w:val="00011938"/>
    <w:rsid w:val="00012AC8"/>
    <w:rsid w:val="00040989"/>
    <w:rsid w:val="00043723"/>
    <w:rsid w:val="00050DEC"/>
    <w:rsid w:val="000710B9"/>
    <w:rsid w:val="00097561"/>
    <w:rsid w:val="000E5F36"/>
    <w:rsid w:val="00116303"/>
    <w:rsid w:val="00151B17"/>
    <w:rsid w:val="00155106"/>
    <w:rsid w:val="001612F5"/>
    <w:rsid w:val="001E4BAC"/>
    <w:rsid w:val="001F536F"/>
    <w:rsid w:val="00221848"/>
    <w:rsid w:val="0027704B"/>
    <w:rsid w:val="00287C6C"/>
    <w:rsid w:val="002C4603"/>
    <w:rsid w:val="003334B5"/>
    <w:rsid w:val="003416BF"/>
    <w:rsid w:val="003C073B"/>
    <w:rsid w:val="003C1946"/>
    <w:rsid w:val="003D2BE6"/>
    <w:rsid w:val="003E78F3"/>
    <w:rsid w:val="00411D41"/>
    <w:rsid w:val="00413EA9"/>
    <w:rsid w:val="00416DBD"/>
    <w:rsid w:val="00470A4C"/>
    <w:rsid w:val="00495176"/>
    <w:rsid w:val="0049729F"/>
    <w:rsid w:val="00497A45"/>
    <w:rsid w:val="004B731D"/>
    <w:rsid w:val="004D3D2F"/>
    <w:rsid w:val="004D74F0"/>
    <w:rsid w:val="005024E9"/>
    <w:rsid w:val="00570DB6"/>
    <w:rsid w:val="0057214E"/>
    <w:rsid w:val="00587AB4"/>
    <w:rsid w:val="005A5623"/>
    <w:rsid w:val="005A701B"/>
    <w:rsid w:val="005C0E4B"/>
    <w:rsid w:val="005F058E"/>
    <w:rsid w:val="005F142B"/>
    <w:rsid w:val="006211F6"/>
    <w:rsid w:val="0063303A"/>
    <w:rsid w:val="00656EC5"/>
    <w:rsid w:val="0069239A"/>
    <w:rsid w:val="006D37D8"/>
    <w:rsid w:val="00720CBC"/>
    <w:rsid w:val="0075402B"/>
    <w:rsid w:val="00767512"/>
    <w:rsid w:val="007879F7"/>
    <w:rsid w:val="007F0EDE"/>
    <w:rsid w:val="0080298D"/>
    <w:rsid w:val="00804297"/>
    <w:rsid w:val="00882C39"/>
    <w:rsid w:val="00895066"/>
    <w:rsid w:val="008A0412"/>
    <w:rsid w:val="008D4943"/>
    <w:rsid w:val="008D5D68"/>
    <w:rsid w:val="0093582D"/>
    <w:rsid w:val="0094594E"/>
    <w:rsid w:val="0099226B"/>
    <w:rsid w:val="009946DE"/>
    <w:rsid w:val="009A30EA"/>
    <w:rsid w:val="009D3881"/>
    <w:rsid w:val="00A10AFB"/>
    <w:rsid w:val="00A3722C"/>
    <w:rsid w:val="00A42764"/>
    <w:rsid w:val="00A439B0"/>
    <w:rsid w:val="00A55028"/>
    <w:rsid w:val="00A676E8"/>
    <w:rsid w:val="00AB45CD"/>
    <w:rsid w:val="00AC6ED4"/>
    <w:rsid w:val="00AD0B4D"/>
    <w:rsid w:val="00AD37E9"/>
    <w:rsid w:val="00AE192D"/>
    <w:rsid w:val="00B1270B"/>
    <w:rsid w:val="00B13102"/>
    <w:rsid w:val="00B37C39"/>
    <w:rsid w:val="00B767DA"/>
    <w:rsid w:val="00B85836"/>
    <w:rsid w:val="00BD1C41"/>
    <w:rsid w:val="00BF2753"/>
    <w:rsid w:val="00C317A5"/>
    <w:rsid w:val="00C40C0C"/>
    <w:rsid w:val="00C8210F"/>
    <w:rsid w:val="00C9074B"/>
    <w:rsid w:val="00CC05E0"/>
    <w:rsid w:val="00CD05DF"/>
    <w:rsid w:val="00CE2948"/>
    <w:rsid w:val="00D3683F"/>
    <w:rsid w:val="00D77C82"/>
    <w:rsid w:val="00DA3FA5"/>
    <w:rsid w:val="00DF02FF"/>
    <w:rsid w:val="00DF17DF"/>
    <w:rsid w:val="00DF6711"/>
    <w:rsid w:val="00E05F86"/>
    <w:rsid w:val="00E177D6"/>
    <w:rsid w:val="00E25D93"/>
    <w:rsid w:val="00E350E9"/>
    <w:rsid w:val="00E52862"/>
    <w:rsid w:val="00E64644"/>
    <w:rsid w:val="00E72C48"/>
    <w:rsid w:val="00E9045E"/>
    <w:rsid w:val="00EA249D"/>
    <w:rsid w:val="00EA6E17"/>
    <w:rsid w:val="00EF74AC"/>
    <w:rsid w:val="00F36C60"/>
    <w:rsid w:val="00F53951"/>
    <w:rsid w:val="00F60FF9"/>
    <w:rsid w:val="00F62D33"/>
    <w:rsid w:val="00F67FA3"/>
    <w:rsid w:val="00F9218D"/>
    <w:rsid w:val="00FB6B45"/>
    <w:rsid w:val="00FE38BA"/>
    <w:rsid w:val="00FE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102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  <w:style w:type="paragraph" w:customStyle="1" w:styleId="69DF7A011D1B4F9B963BC9C55E955FBB">
    <w:name w:val="69DF7A011D1B4F9B963BC9C55E955FBB"/>
    <w:rsid w:val="006211F6"/>
    <w:pPr>
      <w:spacing w:after="160" w:line="259" w:lineRule="auto"/>
    </w:pPr>
  </w:style>
  <w:style w:type="paragraph" w:customStyle="1" w:styleId="2B949D539A1744789A4E1E1F8A39C189">
    <w:name w:val="2B949D539A1744789A4E1E1F8A39C189"/>
    <w:rsid w:val="00F60FF9"/>
    <w:pPr>
      <w:spacing w:after="160" w:line="259" w:lineRule="auto"/>
    </w:pPr>
  </w:style>
  <w:style w:type="paragraph" w:customStyle="1" w:styleId="E12106803D99448487AB97C6EF67192F">
    <w:name w:val="E12106803D99448487AB97C6EF67192F"/>
    <w:rsid w:val="00B13102"/>
    <w:pPr>
      <w:spacing w:after="160" w:line="259" w:lineRule="auto"/>
    </w:pPr>
  </w:style>
  <w:style w:type="paragraph" w:customStyle="1" w:styleId="029853AF4DC14CBB9C6DE7F03A1BAB2F">
    <w:name w:val="029853AF4DC14CBB9C6DE7F03A1BAB2F"/>
    <w:rsid w:val="00B1310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6B36E-DF97-4DCC-8D47-3E0AEC799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2020-05-21T08:13:00Z</dcterms:created>
  <dcterms:modified xsi:type="dcterms:W3CDTF">2020-06-11T10:21:00Z</dcterms:modified>
</cp:coreProperties>
</file>